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50EE4" w14:textId="77777777" w:rsidR="0011660E" w:rsidRPr="00B04017" w:rsidRDefault="0011660E" w:rsidP="0011660E">
      <w:pPr>
        <w:pStyle w:val="Prrafodelista"/>
        <w:numPr>
          <w:ilvl w:val="0"/>
          <w:numId w:val="1"/>
        </w:numPr>
        <w:ind w:right="-16"/>
        <w:contextualSpacing/>
        <w:rPr>
          <w:rFonts w:eastAsia="Arial"/>
        </w:rPr>
      </w:pPr>
      <w:r w:rsidRPr="0532CED6">
        <w:rPr>
          <w:rFonts w:eastAsia="Arial"/>
        </w:rPr>
        <w:t xml:space="preserve">El certificat </w:t>
      </w:r>
      <w:bookmarkStart w:id="0" w:name="_Hlk211430071"/>
      <w:bookmarkStart w:id="1" w:name="_Hlk211430409"/>
      <w:r w:rsidRPr="006F1FF2">
        <w:rPr>
          <w:rFonts w:eastAsia="Arial"/>
        </w:rPr>
        <w:t>d'Assegurament de la Qualitat</w:t>
      </w:r>
      <w:bookmarkEnd w:id="0"/>
      <w:r>
        <w:rPr>
          <w:rFonts w:eastAsia="Arial"/>
        </w:rPr>
        <w:t xml:space="preserve"> </w:t>
      </w:r>
      <w:bookmarkEnd w:id="1"/>
      <w:r w:rsidRPr="0532CED6">
        <w:rPr>
          <w:rFonts w:eastAsia="Arial"/>
        </w:rPr>
        <w:t>ISO 9001</w:t>
      </w:r>
      <w:r>
        <w:rPr>
          <w:rFonts w:eastAsia="Arial"/>
        </w:rPr>
        <w:t>:2015</w:t>
      </w:r>
      <w:r w:rsidRPr="0532CED6">
        <w:rPr>
          <w:rFonts w:eastAsia="Arial"/>
        </w:rPr>
        <w:t xml:space="preserve"> vigent a la data de presentació de</w:t>
      </w:r>
      <w:r>
        <w:rPr>
          <w:rFonts w:eastAsia="Arial"/>
        </w:rPr>
        <w:t xml:space="preserve"> l’oferta, , </w:t>
      </w:r>
      <w:bookmarkStart w:id="2" w:name="_Hlk211430433"/>
      <w:r>
        <w:rPr>
          <w:rFonts w:eastAsia="Arial"/>
        </w:rPr>
        <w:t>o certificat</w:t>
      </w:r>
      <w:r w:rsidRPr="008E6279">
        <w:t xml:space="preserve"> </w:t>
      </w:r>
      <w:r w:rsidRPr="008E6279">
        <w:rPr>
          <w:rFonts w:eastAsia="Arial"/>
        </w:rPr>
        <w:t>equivalent emès per organismes establerts en qualsevol Estat membre de la Unió Europea i altres proves de mesures equivalents de garantia de la qualitat.</w:t>
      </w:r>
      <w:bookmarkEnd w:id="2"/>
      <w:del w:id="3" w:author="Laura Madurell Gil" w:date="2025-10-15T14:18:00Z">
        <w:r w:rsidRPr="0532CED6" w:rsidDel="008E6279">
          <w:rPr>
            <w:rFonts w:eastAsia="Arial"/>
          </w:rPr>
          <w:delText>.</w:delText>
        </w:r>
      </w:del>
      <w:r>
        <w:br/>
      </w:r>
      <w:r w:rsidRPr="0532CED6">
        <w:rPr>
          <w:rFonts w:eastAsia="Arial"/>
        </w:rPr>
        <w:t xml:space="preserve">Que els licitadors disposin de certificat oficial del seu sistema de qualitat </w:t>
      </w:r>
      <w:r w:rsidRPr="0532CED6">
        <w:rPr>
          <w:rFonts w:eastAsia="Arial"/>
          <w:b/>
          <w:bCs/>
        </w:rPr>
        <w:t>ISO 9001 o certificat equivalent</w:t>
      </w:r>
      <w:r w:rsidRPr="0532CED6">
        <w:rPr>
          <w:rFonts w:eastAsia="Arial"/>
        </w:rPr>
        <w:t>, és garantia que el proveïdor compleix amb estàndards internacionals de qualitat en la gestió dels seus processos i serveis. Certifica que tenen sistemes de gestió de qualitat establerts i documentats, per la qual cosa es redueix el risc d'incompliment de les especificacions documentades en la licitació en termes de qualitat del productes i dels serveis oferts. Tanmateix, la certificació en si implica un procés d'auditoria interna i externa que verifica el compliment dels requisits de la norma, la qual cosa al seu torn proporciona un nivell addicional de transparència en la gestió de qualitat dels proveïdors d’ATL.</w:t>
      </w:r>
    </w:p>
    <w:p w14:paraId="667928C0" w14:textId="77777777" w:rsidR="0011660E" w:rsidRPr="00184670" w:rsidRDefault="0011660E" w:rsidP="0011660E">
      <w:pPr>
        <w:pStyle w:val="Prrafodelista"/>
        <w:ind w:right="-16"/>
        <w:rPr>
          <w:rFonts w:eastAsia="Arial"/>
          <w:color w:val="000000"/>
        </w:rPr>
      </w:pPr>
    </w:p>
    <w:p w14:paraId="511D4B7B" w14:textId="77777777" w:rsidR="0011660E" w:rsidRDefault="0011660E" w:rsidP="0011660E">
      <w:pPr>
        <w:pStyle w:val="Prrafodelista"/>
        <w:ind w:right="-16"/>
        <w:rPr>
          <w:rFonts w:eastAsia="Arial"/>
          <w:color w:val="000000"/>
        </w:rPr>
      </w:pPr>
      <w:r w:rsidRPr="00184670">
        <w:rPr>
          <w:rFonts w:eastAsia="Arial"/>
          <w:color w:val="000000"/>
        </w:rPr>
        <w:t>Es presentarà còpia del certificat de qualitat vigent i en el cas que la ISO hagi caducat una vegada presentada la sol·licitud de participació s'ha d'acreditar mitjançant el certificat de l'empresa qualificadora haver sol·licitat la renovació de la certificació i assolit amb èxit l'auditoria corresponent amb anterioritat a la data de pèrdua de vigència.</w:t>
      </w:r>
    </w:p>
    <w:p w14:paraId="3757B1C0" w14:textId="77777777" w:rsidR="00FD16CB" w:rsidRDefault="00FD16CB" w:rsidP="00FD16CB">
      <w:pPr>
        <w:spacing w:line="0" w:lineRule="atLeast"/>
        <w:ind w:firstLine="284"/>
        <w:jc w:val="both"/>
        <w:rPr>
          <w:rFonts w:ascii="Arial" w:eastAsia="Arial" w:hAnsi="Arial"/>
          <w:b/>
          <w:sz w:val="22"/>
          <w:szCs w:val="22"/>
        </w:rPr>
      </w:pPr>
    </w:p>
    <w:p w14:paraId="3C827F7C" w14:textId="77777777" w:rsidR="00AD22FB" w:rsidRPr="00AD22FB" w:rsidRDefault="00AD22FB" w:rsidP="00AD22FB">
      <w:pPr>
        <w:spacing w:line="0" w:lineRule="atLeast"/>
        <w:ind w:left="260"/>
        <w:jc w:val="both"/>
        <w:rPr>
          <w:rFonts w:ascii="Arial" w:eastAsia="Arial" w:hAnsi="Arial"/>
          <w:sz w:val="18"/>
          <w:szCs w:val="18"/>
          <w:u w:val="single"/>
        </w:rPr>
      </w:pPr>
    </w:p>
    <w:p w14:paraId="75618811" w14:textId="77777777" w:rsidR="00B13AD1" w:rsidRDefault="00B13AD1"/>
    <w:sectPr w:rsidR="00B13A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B97D1" w14:textId="77777777" w:rsidR="00D77211" w:rsidRDefault="00D77211" w:rsidP="00FD16CB">
      <w:r>
        <w:separator/>
      </w:r>
    </w:p>
  </w:endnote>
  <w:endnote w:type="continuationSeparator" w:id="0">
    <w:p w14:paraId="778E864D" w14:textId="77777777" w:rsidR="00D77211" w:rsidRDefault="00D77211" w:rsidP="00FD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319D8" w14:textId="77777777" w:rsidR="00662825" w:rsidRDefault="006628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F294D" w14:textId="77777777" w:rsidR="00662825" w:rsidRDefault="006628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A866D" w14:textId="77777777" w:rsidR="00662825" w:rsidRDefault="006628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F6AB5" w14:textId="77777777" w:rsidR="00D77211" w:rsidRDefault="00D77211" w:rsidP="00FD16CB">
      <w:r>
        <w:separator/>
      </w:r>
    </w:p>
  </w:footnote>
  <w:footnote w:type="continuationSeparator" w:id="0">
    <w:p w14:paraId="3BFDFC40" w14:textId="77777777" w:rsidR="00D77211" w:rsidRDefault="00D77211" w:rsidP="00FD1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C64F" w14:textId="77777777" w:rsidR="00662825" w:rsidRDefault="006628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091C6" w14:textId="77777777" w:rsidR="00FD16CB" w:rsidRDefault="00662825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7EFF576D" wp14:editId="24C9EC02">
          <wp:extent cx="1933575" cy="857250"/>
          <wp:effectExtent l="0" t="0" r="952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54666" w14:textId="77777777" w:rsidR="00FD16CB" w:rsidRDefault="00FD16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1D03B" w14:textId="77777777" w:rsidR="00662825" w:rsidRDefault="0066282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73BEB"/>
    <w:multiLevelType w:val="hybridMultilevel"/>
    <w:tmpl w:val="D0CA63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868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6CB"/>
    <w:rsid w:val="0011660E"/>
    <w:rsid w:val="00286699"/>
    <w:rsid w:val="005C083D"/>
    <w:rsid w:val="00662825"/>
    <w:rsid w:val="00674184"/>
    <w:rsid w:val="00AD22FB"/>
    <w:rsid w:val="00B13AD1"/>
    <w:rsid w:val="00C175CE"/>
    <w:rsid w:val="00D77211"/>
    <w:rsid w:val="00FD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F620"/>
  <w15:docId w15:val="{3B25975A-63F4-4E32-BE38-04016650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CB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16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6CB"/>
    <w:rPr>
      <w:rFonts w:ascii="Tahoma" w:eastAsia="Calibri" w:hAnsi="Tahoma" w:cs="Tahoma"/>
      <w:sz w:val="16"/>
      <w:szCs w:val="16"/>
      <w:lang w:val="ca-ES" w:eastAsia="es-ES_tradnl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5C083D"/>
    <w:pPr>
      <w:ind w:left="708"/>
      <w:jc w:val="both"/>
    </w:pPr>
    <w:rPr>
      <w:rFonts w:ascii="Arial" w:hAnsi="Arial"/>
      <w:sz w:val="22"/>
    </w:rPr>
  </w:style>
  <w:style w:type="character" w:customStyle="1" w:styleId="PrrafodelistaCar">
    <w:name w:val="Párrafo de lista Car"/>
    <w:aliases w:val="Titol Car"/>
    <w:link w:val="Prrafodelista"/>
    <w:uiPriority w:val="34"/>
    <w:rsid w:val="005C083D"/>
    <w:rPr>
      <w:rFonts w:ascii="Arial" w:eastAsia="Calibri" w:hAnsi="Arial" w:cs="Arial"/>
      <w:szCs w:val="20"/>
      <w:lang w:val="ca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Sala Sala, Cristina</cp:lastModifiedBy>
  <cp:revision>6</cp:revision>
  <dcterms:created xsi:type="dcterms:W3CDTF">2019-05-14T07:28:00Z</dcterms:created>
  <dcterms:modified xsi:type="dcterms:W3CDTF">2025-10-23T08:31:00Z</dcterms:modified>
</cp:coreProperties>
</file>